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41E80C8" w:rsidR="00F90F81" w:rsidRPr="009107EF" w:rsidRDefault="008828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ins w:id="0" w:author="Kašparová Lucie Ing." w:date="2024-08-30T10:23:00Z">
              <w:r w:rsidRPr="00360CBE">
                <w:rPr>
                  <w:rFonts w:cs="Arial"/>
                  <w:szCs w:val="22"/>
                </w:rPr>
                <w:t xml:space="preserve">Česká republika – Státní pozemkový úřad, </w:t>
              </w:r>
              <w:r w:rsidRPr="00DA5C8C">
                <w:t xml:space="preserve">Krajský pozemkový úřad pro </w:t>
              </w:r>
              <w:r>
                <w:t>Ústecký</w:t>
              </w:r>
              <w:r w:rsidRPr="00DA5C8C">
                <w:t xml:space="preserve"> kraj</w:t>
              </w:r>
            </w:ins>
            <w:del w:id="1" w:author="Kašparová Lucie Ing." w:date="2024-08-30T10:23:00Z">
              <w:r w:rsidR="00F90F81" w:rsidRPr="009107EF" w:rsidDel="008828C5">
                <w:rPr>
                  <w:rFonts w:cs="Arial"/>
                  <w:szCs w:val="20"/>
                </w:rPr>
                <w:delText>Česká republika – Státní pozemkový úřad</w:delText>
              </w:r>
              <w:r w:rsidR="00F90F81" w:rsidRPr="00EC295C" w:rsidDel="008828C5">
                <w:rPr>
                  <w:rFonts w:cs="Arial"/>
                  <w:szCs w:val="20"/>
                </w:rPr>
                <w:delText xml:space="preserve">, </w:delText>
              </w:r>
              <w:r w:rsidR="00F90F81" w:rsidRPr="00EC295C" w:rsidDel="008828C5">
                <w:rPr>
                  <w:rFonts w:cs="Arial"/>
                  <w:szCs w:val="20"/>
                  <w:highlight w:val="lightGray"/>
                </w:rPr>
                <w:delText>Krajský pozemkový úřad pro xxxx kraj</w:delText>
              </w:r>
            </w:del>
          </w:p>
        </w:tc>
      </w:tr>
      <w:tr w:rsidR="008828C5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B94C6E2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ins w:id="2" w:author="Kašparová Lucie Ing." w:date="2024-08-30T10:27:00Z">
              <w:r w:rsidRPr="00812960">
                <w:rPr>
                  <w:b w:val="0"/>
                  <w:color w:val="000000"/>
                </w:rPr>
                <w:t>Husitská 1071/2, Teplice 415 02</w:t>
              </w:r>
            </w:ins>
          </w:p>
        </w:tc>
      </w:tr>
      <w:tr w:rsidR="008828C5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59E9408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ins w:id="3" w:author="Kašparová Lucie Ing." w:date="2024-08-30T10:27:00Z">
              <w:r>
                <w:rPr>
                  <w:rFonts w:cs="Arial"/>
                  <w:b w:val="0"/>
                  <w:color w:val="000000"/>
                  <w:szCs w:val="20"/>
                </w:rPr>
                <w:t>Ing. Jiřím Pavlišem, DiS., zástupcem ředitele KPÚ pro Ústecký kraj</w:t>
              </w:r>
            </w:ins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828C5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96A7689" w:rsidR="008828C5" w:rsidRPr="009107EF" w:rsidRDefault="00431D82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customXmlInsRangeStart w:id="4" w:author="Kašparová Lucie Ing." w:date="2024-08-30T10:28:00Z"/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B3F376A2986146FA9C8A22FE9A0B3B2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customXmlInsRangeEnd w:id="4"/>
                <w:ins w:id="5" w:author="Kašparová Lucie Ing." w:date="2024-08-30T10:28:00Z">
                  <w:r w:rsidR="008828C5">
                    <w:t xml:space="preserve">KoPÚ Střížovice u Snědovic II. </w:t>
                  </w:r>
                </w:ins>
                <w:ins w:id="6" w:author="Kašparová Lucie Ing." w:date="2024-10-21T10:47:00Z">
                  <w:r w:rsidR="001D72CB">
                    <w:t xml:space="preserve">etapa </w:t>
                  </w:r>
                </w:ins>
                <w:ins w:id="7" w:author="Kašparová Lucie Ing." w:date="2024-08-30T10:28:00Z">
                  <w:r w:rsidR="008828C5">
                    <w:t xml:space="preserve">a </w:t>
                  </w:r>
                  <w:r w:rsidR="008828C5" w:rsidRPr="00CD34D9">
                    <w:t>Ko</w:t>
                  </w:r>
                  <w:r w:rsidR="008828C5">
                    <w:t>PÚ</w:t>
                  </w:r>
                  <w:r w:rsidR="008828C5" w:rsidRPr="00CD34D9">
                    <w:t xml:space="preserve"> Snědovice</w:t>
                  </w:r>
                  <w:r w:rsidR="008828C5">
                    <w:t xml:space="preserve"> II.</w:t>
                  </w:r>
                </w:ins>
                <w:ins w:id="8" w:author="Kašparová Lucie Ing." w:date="2024-10-21T10:47:00Z">
                  <w:r w:rsidR="001D72CB">
                    <w:t xml:space="preserve"> etapa</w:t>
                  </w:r>
                </w:ins>
                <w:customXmlInsRangeStart w:id="9" w:author="Kašparová Lucie Ing." w:date="2024-08-30T10:28:00Z"/>
              </w:sdtContent>
            </w:sdt>
            <w:customXmlInsRangeEnd w:id="9"/>
          </w:p>
        </w:tc>
      </w:tr>
      <w:tr w:rsidR="002A690A" w:rsidRPr="009107EF" w14:paraId="23876EC1" w14:textId="77777777" w:rsidTr="009107EF">
        <w:trPr>
          <w:trHeight w:val="362"/>
          <w:ins w:id="10" w:author="Kašparová Lucie Ing." w:date="2024-08-30T10:45:00Z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7A92D" w14:textId="1CF91A6E" w:rsidR="002A690A" w:rsidRPr="009107EF" w:rsidRDefault="002A690A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ins w:id="11" w:author="Kašparová Lucie Ing." w:date="2024-08-30T10:45:00Z"/>
                <w:rFonts w:cs="Arial"/>
                <w:bCs/>
                <w:i/>
                <w:color w:val="000000"/>
                <w:szCs w:val="20"/>
              </w:rPr>
            </w:pPr>
            <w:ins w:id="12" w:author="Kašparová Lucie Ing." w:date="2024-08-30T10:45:00Z">
              <w:r>
                <w:rPr>
                  <w:rFonts w:cs="Arial"/>
                  <w:bCs/>
                  <w:i/>
                  <w:color w:val="000000"/>
                  <w:szCs w:val="20"/>
                </w:rPr>
                <w:t xml:space="preserve">Část </w:t>
              </w:r>
            </w:ins>
            <w:ins w:id="13" w:author="Kašparová Lucie Ing." w:date="2024-08-30T10:54:00Z">
              <w:r w:rsidR="0026203E">
                <w:rPr>
                  <w:rFonts w:cs="Arial"/>
                  <w:bCs/>
                  <w:i/>
                  <w:color w:val="000000"/>
                  <w:szCs w:val="20"/>
                </w:rPr>
                <w:t>2</w:t>
              </w:r>
            </w:ins>
            <w:ins w:id="14" w:author="Kašparová Lucie Ing." w:date="2024-08-30T10:45:00Z">
              <w:r>
                <w:rPr>
                  <w:rFonts w:cs="Arial"/>
                  <w:bCs/>
                  <w:i/>
                  <w:color w:val="000000"/>
                  <w:szCs w:val="20"/>
                </w:rPr>
                <w:t xml:space="preserve"> VZ:</w:t>
              </w:r>
            </w:ins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20E32" w14:textId="4E299510" w:rsidR="002A690A" w:rsidRDefault="0026203E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ins w:id="15" w:author="Kašparová Lucie Ing." w:date="2024-08-30T10:45:00Z"/>
              </w:rPr>
            </w:pPr>
            <w:ins w:id="16" w:author="Kašparová Lucie Ing." w:date="2024-08-30T10:54:00Z">
              <w:r w:rsidRPr="00CD34D9">
                <w:t>Ko</w:t>
              </w:r>
              <w:r>
                <w:t>PÚ</w:t>
              </w:r>
              <w:r w:rsidRPr="00CD34D9">
                <w:t xml:space="preserve"> Snědovice</w:t>
              </w:r>
              <w:r>
                <w:t xml:space="preserve"> II.</w:t>
              </w:r>
            </w:ins>
            <w:ins w:id="17" w:author="Kašparová Lucie Ing." w:date="2024-10-21T10:47:00Z">
              <w:r w:rsidR="001D72CB">
                <w:t xml:space="preserve"> etapa</w:t>
              </w:r>
            </w:ins>
          </w:p>
        </w:tc>
      </w:tr>
      <w:tr w:rsidR="008828C5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8828C5" w:rsidRPr="009107EF" w:rsidRDefault="008828C5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0D608FA" w:rsidR="008828C5" w:rsidRPr="009107EF" w:rsidRDefault="00431D82" w:rsidP="008828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ins w:id="18" w:author="Kašparová Lucie Ing." w:date="2024-10-21T11:41:00Z">
              <w:r w:rsidRPr="00431D82">
                <w:rPr>
                  <w:bCs/>
                </w:rPr>
                <w:t>SP9130/2024-508207</w:t>
              </w:r>
            </w:ins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10396F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del w:id="19" w:author="Vokřálová Jana Ing." w:date="2023-07-19T08:31:00Z">
        <w:r w:rsidR="00E50349" w:rsidRPr="00DB1564" w:rsidDel="004E22E1">
          <w:delText>-</w:delText>
        </w:r>
      </w:del>
      <w:ins w:id="20" w:author="Vokřálová Jana Ing." w:date="2023-07-19T08:31:00Z">
        <w:r w:rsidR="004E22E1">
          <w:t>–</w:t>
        </w:r>
      </w:ins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28BD3DA4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del w:id="21" w:author="Vokřálová Jana Ing." w:date="2023-07-19T08:31:00Z">
              <w:r w:rsidR="00C84223" w:rsidRPr="009107EF" w:rsidDel="004E22E1">
                <w:rPr>
                  <w:rFonts w:cs="Arial"/>
                  <w:szCs w:val="20"/>
                </w:rPr>
                <w:delText> </w:delText>
              </w:r>
            </w:del>
            <w:ins w:id="22" w:author="Vokřálová Jana Ing." w:date="2023-07-19T08:31:00Z">
              <w:r w:rsidR="004E22E1">
                <w:rPr>
                  <w:rFonts w:cs="Arial"/>
                  <w:szCs w:val="20"/>
                </w:rPr>
                <w:t> </w:t>
              </w:r>
            </w:ins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93D261F" w:rsidR="00B756D3" w:rsidRDefault="00B756D3" w:rsidP="006403F7">
      <w:r w:rsidRPr="00B756D3">
        <w:t>**</w:t>
      </w:r>
      <w:r>
        <w:t xml:space="preserve"> Pokud tato osoba není totožná s</w:t>
      </w:r>
      <w:del w:id="23" w:author="Vokřálová Jana Ing." w:date="2023-07-19T08:31:00Z">
        <w:r w:rsidDel="004E22E1">
          <w:delText> </w:delText>
        </w:r>
      </w:del>
      <w:ins w:id="24" w:author="Vokřálová Jana Ing." w:date="2023-07-19T08:31:00Z">
        <w:r w:rsidR="004E22E1">
          <w:t> </w:t>
        </w:r>
      </w:ins>
      <w:r>
        <w:t>osobou oprávněnou jednat za dodavatele, musí být k</w:t>
      </w:r>
      <w:del w:id="25" w:author="Vokřálová Jana Ing." w:date="2023-07-19T08:31:00Z">
        <w:r w:rsidDel="004E22E1">
          <w:delText> </w:delText>
        </w:r>
      </w:del>
      <w:ins w:id="26" w:author="Vokřálová Jana Ing." w:date="2023-07-19T08:31:00Z">
        <w:r w:rsidR="004E22E1">
          <w:t> </w:t>
        </w:r>
      </w:ins>
      <w:r>
        <w:t xml:space="preserve">podání nabídky </w:t>
      </w:r>
      <w:r w:rsidR="00904AAC">
        <w:t xml:space="preserve">prostřednictvím E-ZAKu </w:t>
      </w:r>
      <w:r>
        <w:t>a komunikaci v</w:t>
      </w:r>
      <w:del w:id="27" w:author="Vokřálová Jana Ing." w:date="2023-07-19T08:31:00Z">
        <w:r w:rsidDel="004E22E1">
          <w:delText> </w:delText>
        </w:r>
      </w:del>
      <w:ins w:id="28" w:author="Vokřálová Jana Ing." w:date="2023-07-19T08:31:00Z">
        <w:r w:rsidR="004E22E1">
          <w:t> </w:t>
        </w:r>
      </w:ins>
      <w:r>
        <w:t>rámci zadávacího řízení zplnomocněna</w:t>
      </w:r>
      <w:r w:rsidR="003F67C9">
        <w:t xml:space="preserve"> (splněno vyplněním plné moci uvedené v</w:t>
      </w:r>
      <w:del w:id="29" w:author="Vokřálová Jana Ing." w:date="2023-07-19T08:31:00Z">
        <w:r w:rsidR="003F67C9" w:rsidDel="004E22E1">
          <w:delText> </w:delText>
        </w:r>
      </w:del>
      <w:ins w:id="30" w:author="Vokřálová Jana Ing." w:date="2023-07-19T08:31:00Z">
        <w:r w:rsidR="004E22E1">
          <w:t> </w:t>
        </w:r>
      </w:ins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F6F8A0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del w:id="31" w:author="Vokřálová Jana Ing." w:date="2023-07-19T08:31:00Z">
              <w:r w:rsidRPr="006403F7" w:rsidDel="004E22E1">
                <w:rPr>
                  <w:rFonts w:cs="Arial"/>
                  <w:szCs w:val="20"/>
                </w:rPr>
                <w:delText> </w:delText>
              </w:r>
            </w:del>
            <w:ins w:id="32" w:author="Vokřálová Jana Ing." w:date="2023-07-19T08:31:00Z">
              <w:r w:rsidR="004E22E1">
                <w:rPr>
                  <w:rFonts w:cs="Arial"/>
                  <w:szCs w:val="20"/>
                </w:rPr>
                <w:t> </w:t>
              </w:r>
            </w:ins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25940703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del w:id="33" w:author="Vokřálová Jana Ing." w:date="2023-07-19T08:31:00Z">
        <w:r w:rsidR="00BA7E8C" w:rsidRPr="006403F7" w:rsidDel="004E22E1">
          <w:delText> </w:delText>
        </w:r>
      </w:del>
      <w:ins w:id="34" w:author="Vokřálová Jana Ing." w:date="2023-07-19T08:31:00Z">
        <w:r w:rsidR="004E22E1">
          <w:t> </w:t>
        </w:r>
      </w:ins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del w:id="35" w:author="Vokřálová Jana Ing." w:date="2023-07-19T08:31:00Z">
        <w:r w:rsidR="00503EFD" w:rsidRPr="006403F7" w:rsidDel="004E22E1">
          <w:delText>-</w:delText>
        </w:r>
      </w:del>
      <w:ins w:id="36" w:author="Vokřálová Jana Ing." w:date="2023-07-19T08:31:00Z">
        <w:r w:rsidR="004E22E1">
          <w:t>–</w:t>
        </w:r>
      </w:ins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1D9201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del w:id="37" w:author="Vokřálová Jana Ing." w:date="2023-07-19T08:31:00Z">
              <w:r w:rsidRPr="006403F7" w:rsidDel="004E22E1">
                <w:rPr>
                  <w:rFonts w:cs="Arial"/>
                  <w:szCs w:val="20"/>
                </w:rPr>
                <w:delText>-</w:delText>
              </w:r>
            </w:del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386B1DE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del w:id="38" w:author="Vokřálová Jana Ing." w:date="2023-07-19T08:31:00Z">
        <w:r w:rsidRPr="003A680D" w:rsidDel="004E22E1">
          <w:delText xml:space="preserve"> </w:delText>
        </w:r>
      </w:del>
      <w:ins w:id="39" w:author="Vokřálová Jana Ing." w:date="2023-07-19T08:31:00Z">
        <w:r w:rsidR="004E22E1">
          <w:t> </w:t>
        </w:r>
      </w:ins>
      <w:r w:rsidRPr="003A680D">
        <w:t>celkové nabídkové ceně.</w:t>
      </w:r>
    </w:p>
    <w:p w14:paraId="6E1B9655" w14:textId="5FB06991" w:rsidR="007D28BD" w:rsidDel="005C0D97" w:rsidRDefault="007D28BD" w:rsidP="006403F7">
      <w:pPr>
        <w:rPr>
          <w:del w:id="40" w:author="Vokřálová Jana Ing." w:date="2023-07-21T08:59:00Z"/>
        </w:rPr>
      </w:pP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41" w:name="Text16"/>
      <w:r w:rsidRPr="003A680D">
        <w:t>……………………………………….</w:t>
      </w:r>
      <w:r w:rsidRPr="003A680D">
        <w:br/>
      </w:r>
      <w:bookmarkEnd w:id="41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67277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ins w:id="42" w:author="Kašparová Lucie Ing." w:date="2024-08-30T10:21:00Z">
      <w:r w:rsidR="00494E00">
        <w:rPr>
          <w:rFonts w:cs="Arial"/>
          <w:szCs w:val="20"/>
        </w:rPr>
        <w:t xml:space="preserve"> 1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šparová Lucie Ing.">
    <w15:presenceInfo w15:providerId="AD" w15:userId="S::l.kasparova@spucr.cz::95443221-619b-435e-ab75-6edaca7eb020"/>
  </w15:person>
  <w15:person w15:author="Vokřálová Jana Ing.">
    <w15:presenceInfo w15:providerId="AD" w15:userId="S::j.vokralova@spucr.cz::aafbd422-08c1-40dd-9f7b-39b3243d4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2CB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203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A69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1D82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4E00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28C5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F376A2986146FA9C8A22FE9A0B3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876EAF-D2C7-473E-8DD0-4877D25A6F43}"/>
      </w:docPartPr>
      <w:docPartBody>
        <w:p w:rsidR="00AE5A3D" w:rsidRDefault="00AE5A3D" w:rsidP="00AE5A3D">
          <w:pPr>
            <w:pStyle w:val="B3F376A2986146FA9C8A22FE9A0B3B2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3D"/>
    <w:rsid w:val="00AE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5A3D"/>
    <w:rPr>
      <w:color w:val="808080"/>
    </w:rPr>
  </w:style>
  <w:style w:type="paragraph" w:customStyle="1" w:styleId="B3F376A2986146FA9C8A22FE9A0B3B2A">
    <w:name w:val="B3F376A2986146FA9C8A22FE9A0B3B2A"/>
    <w:rsid w:val="00AE5A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543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66</cp:revision>
  <cp:lastPrinted>2012-03-30T11:12:00Z</cp:lastPrinted>
  <dcterms:created xsi:type="dcterms:W3CDTF">2016-10-04T08:03:00Z</dcterms:created>
  <dcterms:modified xsi:type="dcterms:W3CDTF">2024-10-21T09:41:00Z</dcterms:modified>
</cp:coreProperties>
</file>